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21" w:rsidRPr="006D6021" w:rsidRDefault="006D6021" w:rsidP="006D6021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6D6021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ест по обществознанию Права и обязанности граждан 7 класс</w:t>
      </w:r>
    </w:p>
    <w:p w:rsidR="006D6021" w:rsidRPr="006D6021" w:rsidRDefault="006D6021" w:rsidP="006D6021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6D602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Права и обязанности граждан для учащихся 7 класса с ответами. Тест включает в себя 2 варианта, в каждом варианте по 10 заданий.</w:t>
      </w:r>
    </w:p>
    <w:p w:rsidR="006D6021" w:rsidRPr="006D6021" w:rsidRDefault="006D6021" w:rsidP="006D6021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6D6021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термин обозначает возможности человека, которые обеспечивают условия его жизнедеятельности?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деятельность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обязанности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труд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термин, </w:t>
        </w:r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обобщающий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перечисленные понятия: право на участие в культурной жизни, свобода творчества, возможность пользоваться учреждениями культуры — это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личные права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социальные права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культурные права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гражданские права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правильное окончание предложения.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Независимо от вероисповедания, социального происхожде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ния, пола, имущественного положения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все люди имеют равные права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все граждане получают возможность пользоваться пра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вами по достижении восемнадцатилетия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все граждане участвуют в управлении государством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все люди обязаны трудиться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является </w:t>
        </w:r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лишним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среди перечисленных, и запишите цифру, под которой оно указано.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гарантии прав и свобод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защита прав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Конвенция о правах ребёнка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4) уплата налогов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Всеобщая декларация прав человека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видами прав и примерами: к каждому элементу первого столбца подберите соответст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вующий элемент из второго столбца.</w:t>
        </w:r>
      </w:ins>
    </w:p>
    <w:p w:rsidR="006D6021" w:rsidRPr="006D6021" w:rsidRDefault="006D6021" w:rsidP="006D6021">
      <w:pPr>
        <w:shd w:val="clear" w:color="auto" w:fill="FFFFFF"/>
        <w:spacing w:after="390" w:line="315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3" w:author="Unknown">
        <w:r w:rsidRPr="006D602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Примеры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право на жизнь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право на честь и достоинство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право избирать депутатов Государственной Думы РФ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право быть избранным Пре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зидентом РФ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никто не должен подвергаться жестокому обращению</w:t>
        </w:r>
      </w:ins>
    </w:p>
    <w:p w:rsidR="006D6021" w:rsidRPr="006D6021" w:rsidRDefault="006D6021" w:rsidP="006D6021">
      <w:pPr>
        <w:shd w:val="clear" w:color="auto" w:fill="FFFFFF"/>
        <w:spacing w:after="390" w:line="315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7" w:author="Unknown">
        <w:r w:rsidRPr="006D602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Виды прав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гражданские права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политические права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ситуацию, которая связана с реализацией социального права.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конце учебного года Саша Петров вместе со своими од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ноклассниками прошёл диспансеризацию.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Семья Петровых приняла участие в первомайской демонстрации.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Старший брат Саши Петрова -известный писатель.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Петровы любят путешествовать.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Гражданские права связаны с управлением государством.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Права человека неотчуждаемы.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Защита прав и свобод — это личное дело человека, с ко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торым государство никак не связано.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России существует должность Уполномоченного по правам ребёнка.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тексте, выбрав правильные варианты из списка. Обратите внимание на то, что предложенных от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ветов больше, чем пропусков, и они даны в исходной грам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матической форме (именительный падеж, единственное число).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Права человека признаны на __________ (А) уровне. Нормы и __________ (Б), которые защищают жизнь, честь и достоинство человека, записаны во Всеобщей декларации прав человека, принятой в 1948 г. Права человека и 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гражданина закреплены в __________ (В) большинства современных государств.</w:t>
        </w:r>
      </w:ins>
    </w:p>
    <w:p w:rsidR="006D6021" w:rsidRPr="006D6021" w:rsidRDefault="006D6021" w:rsidP="006D6021">
      <w:pPr>
        <w:shd w:val="clear" w:color="auto" w:fill="FFFFFF"/>
        <w:spacing w:after="390" w:line="315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43" w:author="Unknown">
        <w:r w:rsidRPr="006D602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Список слов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закон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международный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принцип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глобальный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требование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Приведённые ниже ситуации связаны с реализацией прав или исполнением обязанностей. Распределите их в две группы.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А. Реализация прав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Б. Исполнение обязанностей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Николая призвали на воинскую службу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предприниматель Калачёв заплатил налог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Степан работает водителем такси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граждане не дали построить гараж на территории городского парка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 этом году гражданин А. уходит в отпуск в сентябре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СМИ сообщили о создании акционерного общества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схеме.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109720" cy="955675"/>
            <wp:effectExtent l="0" t="0" r="5080" b="0"/>
            <wp:docPr id="2" name="Рисунок 2" descr="Тест по обществознанию Права и обязанности граждан 7 класс 1 вариант 10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обществознанию Права и обязанности граждан 7 класс 1 вариант 10 зад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72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021" w:rsidRPr="006D6021" w:rsidRDefault="006D6021" w:rsidP="006D6021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55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56" w:author="Unknown">
        <w:r w:rsidRPr="006D6021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термин обозначает должное, необходимое поведение человека?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права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обязанности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свободы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возможности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термин, </w:t>
        </w:r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обобщающий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перечисленные понятия: ежегодный отпуск, выходные дни, праздничные дни.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право на отдых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право на труд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право на социальное обеспечение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право на охрану здоровья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6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правильное окончание предложения.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Неделимость прав означает, что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люди могут иметь одни права и быть лишёнными дру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гих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человек пользуется всеми правами и свободами в сово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купности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все люди имеют равные права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права человека неотчуждаемы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2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является лишним среди перечисленных, и запишите цифру, под которой оно указано.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4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право на жизнь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право на защиту чести и доброго име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право на личную неприкосновенность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политиче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ские права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Всеобщая декларация прав человека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6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видами прав и свобод и их примерами: к каждому элементу первого столбца подберите соответствующий элемент из второго столбца.</w:t>
        </w:r>
      </w:ins>
    </w:p>
    <w:p w:rsidR="006D6021" w:rsidRPr="006D6021" w:rsidRDefault="006D6021" w:rsidP="006D6021">
      <w:pPr>
        <w:shd w:val="clear" w:color="auto" w:fill="FFFFFF"/>
        <w:spacing w:after="390" w:line="315" w:lineRule="atLeast"/>
        <w:textAlignment w:val="baseline"/>
        <w:rPr>
          <w:ins w:id="77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8" w:author="Unknown">
        <w:r w:rsidRPr="006D602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Примеры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7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0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право на образование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право участвовать в культурной жизни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свобода творчества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право на жилище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защита семьи, материнства и детства</w:t>
        </w:r>
      </w:ins>
    </w:p>
    <w:p w:rsidR="006D6021" w:rsidRPr="006D6021" w:rsidRDefault="006D6021" w:rsidP="006D6021">
      <w:pPr>
        <w:shd w:val="clear" w:color="auto" w:fill="FFFFFF"/>
        <w:spacing w:after="390" w:line="315" w:lineRule="atLeast"/>
        <w:textAlignment w:val="baseline"/>
        <w:rPr>
          <w:ins w:id="81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82" w:author="Unknown">
        <w:r w:rsidRPr="006D602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Виды прав и свобод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8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4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социальные права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культурные права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8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6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ситуацию, которая связана с реализацией политического права.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8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8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Надежде исполнилось 18 лет, и она впервые голосовала на выборах в Государственную Думу.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2) Надежда учится в Юридической академии.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После рождения второго ребёнка мама Надежды полу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чила материнский капитал.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Падина семья купила квартиру.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8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0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9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2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Экономические права граждан предназначены для за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щиты их чести и достоинства.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Если права человека нарушены, он может обратиться в суд.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соответствии с Конституцией РФ ребёнку от рождения принадлежат права и свободы человека и гражданина.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Забота о детях — это право и обязанность родителей.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9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4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тексте, выбрав правильные варианты из списка. Обратите внимание на то, что предложенных отве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тов больше, чем пропусков, и они даны в исходной грамма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тической форме (именительный падеж, единственное число).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9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6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Российское государство __________ (А) защиту прав и свобод человека и гражданина. Оно берёт на себя __________ (Б) соблюдать их на своей территории. Права детей в первую оче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редь защищают их родители. В РФ существует должность Уполномоченного по правам ребёнка. В случае нарушения прав всем гражданам обеспечена __________ (В) защита.</w:t>
        </w:r>
      </w:ins>
    </w:p>
    <w:p w:rsidR="006D6021" w:rsidRPr="006D6021" w:rsidRDefault="006D6021" w:rsidP="006D6021">
      <w:pPr>
        <w:shd w:val="clear" w:color="auto" w:fill="FFFFFF"/>
        <w:spacing w:after="390" w:line="315" w:lineRule="atLeast"/>
        <w:textAlignment w:val="baseline"/>
        <w:rPr>
          <w:ins w:id="97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98" w:author="Unknown">
        <w:r w:rsidRPr="006D602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Список слов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9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0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судебный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право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обязательство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гарантировать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законный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10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2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Приведённые ниже ситуации связаны с реализацией прав или исполнением обязанностей. Распределите их в две группы.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10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4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А. Реализация прав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Б. Исполнение обязанностей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10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6" w:author="Unknown"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Сергей во всём помогает своей старенькой бабушке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Карасёвы получили уведомление о налоге на дачный участок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гражданин К. участвовал в выборах Президента РФ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Светлана решила стать дипломатом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у Ольги поднялась температура, и её мама вызвала врача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6) старшеклассники заботятся о памятнике героям Вели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кой Отечественной войны, который находится непода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лёку от школы</w:t>
        </w:r>
      </w:ins>
    </w:p>
    <w:p w:rsidR="006D6021" w:rsidRPr="006D6021" w:rsidRDefault="006D6021" w:rsidP="006D6021">
      <w:pPr>
        <w:shd w:val="clear" w:color="auto" w:fill="FFFFFF"/>
        <w:spacing w:after="0" w:line="300" w:lineRule="atLeast"/>
        <w:textAlignment w:val="baseline"/>
        <w:rPr>
          <w:ins w:id="10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8" w:author="Unknown">
        <w:r w:rsidRPr="006D602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схеме.</w:t>
        </w:r>
      </w:ins>
    </w:p>
    <w:p w:rsidR="006D6021" w:rsidRPr="006D6021" w:rsidRDefault="006D6021" w:rsidP="006D6021">
      <w:pPr>
        <w:shd w:val="clear" w:color="auto" w:fill="FFFFFF"/>
        <w:spacing w:after="390" w:line="300" w:lineRule="atLeast"/>
        <w:textAlignment w:val="baseline"/>
        <w:rPr>
          <w:ins w:id="10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078605" cy="1037590"/>
            <wp:effectExtent l="0" t="0" r="0" b="0"/>
            <wp:docPr id="1" name="Рисунок 1" descr="Тест по обществознанию Права и обязанности граждан 7 класс 2 вариант 10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ест по обществознанию Права и обязанности граждан 7 класс 2 вариант 10 зад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605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021" w:rsidRPr="006D6021" w:rsidRDefault="006D6021" w:rsidP="006D602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1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1" w:author="Unknown">
        <w:r w:rsidRPr="006D602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Права и обязанности граждан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6D602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5-11221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7-24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8-231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А356 Б124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10-Всеобщие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6D602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5-12211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7-234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8-431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А345 Б126</w:t>
        </w:r>
        <w:r w:rsidRPr="006D602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10-Культурные</w:t>
        </w:r>
      </w:ins>
    </w:p>
    <w:p w:rsidR="007B2AE2" w:rsidRDefault="007B2AE2">
      <w:bookmarkStart w:id="112" w:name="_GoBack"/>
      <w:bookmarkEnd w:id="112"/>
    </w:p>
    <w:sectPr w:rsidR="007B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E99"/>
    <w:rsid w:val="00345E99"/>
    <w:rsid w:val="006D6021"/>
    <w:rsid w:val="007B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60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D60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0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60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6D6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D6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6021"/>
    <w:rPr>
      <w:b/>
      <w:bCs/>
    </w:rPr>
  </w:style>
  <w:style w:type="character" w:customStyle="1" w:styleId="apple-converted-space">
    <w:name w:val="apple-converted-space"/>
    <w:basedOn w:val="a0"/>
    <w:rsid w:val="006D6021"/>
  </w:style>
  <w:style w:type="paragraph" w:customStyle="1" w:styleId="sertxt">
    <w:name w:val="sertxt"/>
    <w:basedOn w:val="a"/>
    <w:rsid w:val="006D6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60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60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D60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0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60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6D6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D6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6021"/>
    <w:rPr>
      <w:b/>
      <w:bCs/>
    </w:rPr>
  </w:style>
  <w:style w:type="character" w:customStyle="1" w:styleId="apple-converted-space">
    <w:name w:val="apple-converted-space"/>
    <w:basedOn w:val="a0"/>
    <w:rsid w:val="006D6021"/>
  </w:style>
  <w:style w:type="paragraph" w:customStyle="1" w:styleId="sertxt">
    <w:name w:val="sertxt"/>
    <w:basedOn w:val="a"/>
    <w:rsid w:val="006D6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6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1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02510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994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983</Words>
  <Characters>5608</Characters>
  <Application>Microsoft Office Word</Application>
  <DocSecurity>0</DocSecurity>
  <Lines>46</Lines>
  <Paragraphs>13</Paragraphs>
  <ScaleCrop>false</ScaleCrop>
  <Company/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2019-02-14T05:50:00Z</dcterms:created>
  <dcterms:modified xsi:type="dcterms:W3CDTF">2019-02-14T05:50:00Z</dcterms:modified>
</cp:coreProperties>
</file>